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some-nested-lists"/>
      <w:r>
        <w:t xml:space="preserve">Some nested lists</w:t>
      </w:r>
      <w:bookmarkEnd w:id="20"/>
    </w:p>
    <w:p>
      <w:pPr>
        <w:numPr>
          <w:numId w:val="1001"/>
          <w:ilvl w:val="0"/>
        </w:numPr>
      </w:pPr>
      <w:r>
        <w:t xml:space="preserve">one</w:t>
      </w:r>
    </w:p>
    <w:p>
      <w:pPr>
        <w:numPr>
          <w:numId w:val="1001"/>
          <w:ilvl w:val="0"/>
        </w:numPr>
      </w:pPr>
      <w:r>
        <w:t xml:space="preserve">two</w:t>
      </w:r>
    </w:p>
    <w:p>
      <w:pPr>
        <w:numPr>
          <w:numId w:val="1002"/>
          <w:ilvl w:val="1"/>
        </w:numPr>
      </w:pPr>
      <w:r>
        <w:t xml:space="preserve">a</w:t>
      </w:r>
    </w:p>
    <w:p>
      <w:pPr>
        <w:numPr>
          <w:numId w:val="1002"/>
          <w:ilvl w:val="1"/>
        </w:numPr>
      </w:pPr>
      <w:r>
        <w:t xml:space="preserve">b</w:t>
      </w:r>
    </w:p>
    <w:p>
      <w:pPr>
        <w:numPr>
          <w:numId w:val="1003"/>
          <w:ilvl w:val="0"/>
        </w:numPr>
      </w:pPr>
      <w:r>
        <w:t xml:space="preserve">one</w:t>
      </w:r>
    </w:p>
    <w:p>
      <w:pPr>
        <w:numPr>
          <w:numId w:val="1003"/>
          <w:ilvl w:val="0"/>
        </w:numPr>
      </w:pPr>
      <w:r>
        <w:t xml:space="preserve">two</w:t>
      </w:r>
    </w:p>
    <w:p>
      <w:pPr>
        <w:numPr>
          <w:numId w:val="1004"/>
          <w:ilvl w:val="1"/>
        </w:numPr>
      </w:pPr>
      <w:r>
        <w:t xml:space="preserve">three</w:t>
      </w:r>
    </w:p>
    <w:p>
      <w:pPr>
        <w:numPr>
          <w:numId w:val="1005"/>
          <w:ilvl w:val="2"/>
        </w:numPr>
      </w:pPr>
      <w:r>
        <w:t xml:space="preserve">four</w:t>
      </w:r>
    </w:p>
    <w:p>
      <w:pPr>
        <w:numPr>
          <w:numId w:val="1000"/>
          <w:ilvl w:val="2"/>
        </w:numPr>
      </w:pPr>
      <w:r>
        <w:t xml:space="preserve">Sub paragraph</w:t>
      </w:r>
    </w:p>
    <w:p>
      <w:pPr>
        <w:numPr>
          <w:numId w:val="1003"/>
          <w:ilvl w:val="0"/>
        </w:numPr>
      </w:pPr>
      <w:r>
        <w:t xml:space="preserve">Same list</w:t>
      </w:r>
    </w:p>
    <w:p>
      <w:pPr>
        <w:numPr>
          <w:numId w:val="1006"/>
          <w:ilvl w:val="0"/>
        </w:numPr>
      </w:pPr>
      <w:r>
        <w:t xml:space="preserve">Different list adjacent to the one above.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701">
    <w:nsid w:val="71315dca"/>
    <w:multiLevelType w:val="multilevel"/>
    <w:lvl w:ilvl="0">
      <w:start w:val="1"/>
      <w:numFmt w:val="low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lowerLetter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47261bad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2019-03-12T04:54:34Z</dcterms:created>
  <dcterms:modified xsi:type="dcterms:W3CDTF">2019-03-12T04:54:34Z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